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D6" w:rsidRPr="00C20DD6" w:rsidRDefault="00C20DD6" w:rsidP="00C20D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1"/>
          <w:szCs w:val="21"/>
          <w:lang w:eastAsia="it-IT"/>
        </w:rPr>
      </w:pPr>
      <w:r w:rsidRPr="00C20DD6">
        <w:rPr>
          <w:rFonts w:ascii="Arial" w:eastAsia="Times New Roman" w:hAnsi="Arial" w:cs="Arial"/>
          <w:b/>
          <w:color w:val="222222"/>
          <w:sz w:val="21"/>
          <w:szCs w:val="21"/>
          <w:lang w:eastAsia="it-IT"/>
        </w:rPr>
        <w:t>MAXXI L’AQUILA</w:t>
      </w:r>
    </w:p>
    <w:p w:rsidR="00705FC6" w:rsidRPr="00C13DB5" w:rsidRDefault="00705FC6" w:rsidP="00C20D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it-IT"/>
        </w:rPr>
      </w:pPr>
      <w:r w:rsidRPr="00705FC6">
        <w:rPr>
          <w:rFonts w:ascii="Arial" w:eastAsia="Times New Roman" w:hAnsi="Arial" w:cs="Arial"/>
          <w:color w:val="222222"/>
          <w:sz w:val="21"/>
          <w:szCs w:val="21"/>
          <w:lang w:eastAsia="it-IT"/>
        </w:rPr>
        <w:br/>
      </w:r>
      <w:r w:rsidRPr="00C13DB5">
        <w:rPr>
          <w:rFonts w:ascii="Arial" w:eastAsia="Times New Roman" w:hAnsi="Arial" w:cs="Arial"/>
          <w:color w:val="222222"/>
          <w:sz w:val="21"/>
          <w:szCs w:val="21"/>
          <w:lang w:eastAsia="it-IT"/>
        </w:rPr>
        <w:t>Un polo di sperimentazione e creatività contemporanea nelle sale di un gioiello Barocco: è il MAXXI L’Aquila, se</w:t>
      </w:r>
      <w:r w:rsidR="00850020">
        <w:rPr>
          <w:rFonts w:ascii="Arial" w:eastAsia="Times New Roman" w:hAnsi="Arial" w:cs="Arial"/>
          <w:color w:val="222222"/>
          <w:sz w:val="21"/>
          <w:szCs w:val="21"/>
          <w:lang w:eastAsia="it-IT"/>
        </w:rPr>
        <w:t>de</w:t>
      </w:r>
      <w:r w:rsidRPr="00C13DB5">
        <w:rPr>
          <w:rFonts w:ascii="Arial" w:eastAsia="Times New Roman" w:hAnsi="Arial" w:cs="Arial"/>
          <w:color w:val="222222"/>
          <w:sz w:val="21"/>
          <w:szCs w:val="21"/>
          <w:lang w:eastAsia="it-IT"/>
        </w:rPr>
        <w:t xml:space="preserve"> abruzzese del Museo nazionale delle arti del XXI secolo </w:t>
      </w:r>
      <w:r w:rsidRPr="00705FC6">
        <w:rPr>
          <w:rFonts w:ascii="Arial" w:eastAsia="Times New Roman" w:hAnsi="Arial" w:cs="Arial"/>
          <w:color w:val="222222"/>
          <w:sz w:val="21"/>
          <w:szCs w:val="21"/>
          <w:lang w:eastAsia="it-IT"/>
        </w:rPr>
        <w:t xml:space="preserve">ospitata nel settecentesco Palazzo </w:t>
      </w:r>
      <w:proofErr w:type="spellStart"/>
      <w:r w:rsidRPr="00705FC6">
        <w:rPr>
          <w:rFonts w:ascii="Arial" w:eastAsia="Times New Roman" w:hAnsi="Arial" w:cs="Arial"/>
          <w:color w:val="222222"/>
          <w:sz w:val="21"/>
          <w:szCs w:val="21"/>
          <w:lang w:eastAsia="it-IT"/>
        </w:rPr>
        <w:t>Ardinghelli</w:t>
      </w:r>
      <w:proofErr w:type="spellEnd"/>
      <w:r w:rsidRPr="00705FC6">
        <w:rPr>
          <w:rFonts w:ascii="Arial" w:eastAsia="Times New Roman" w:hAnsi="Arial" w:cs="Arial"/>
          <w:color w:val="222222"/>
          <w:sz w:val="21"/>
          <w:szCs w:val="21"/>
          <w:lang w:eastAsia="it-IT"/>
        </w:rPr>
        <w:t>,</w:t>
      </w:r>
      <w:r w:rsidRPr="00C13DB5">
        <w:rPr>
          <w:rFonts w:ascii="Arial" w:eastAsia="Times New Roman" w:hAnsi="Arial" w:cs="Arial"/>
          <w:color w:val="222222"/>
          <w:sz w:val="21"/>
          <w:szCs w:val="21"/>
          <w:lang w:eastAsia="it-IT"/>
        </w:rPr>
        <w:t xml:space="preserve"> nel cuore del centro storico della città, distrutto dal sisma del 2009 e restituito alla comunità dopo un sapiente restauro del </w:t>
      </w:r>
      <w:proofErr w:type="spellStart"/>
      <w:r w:rsidRPr="00C13DB5">
        <w:rPr>
          <w:rFonts w:ascii="Arial" w:eastAsia="Times New Roman" w:hAnsi="Arial" w:cs="Arial"/>
          <w:color w:val="222222"/>
          <w:sz w:val="21"/>
          <w:szCs w:val="21"/>
          <w:lang w:eastAsia="it-IT"/>
        </w:rPr>
        <w:t>MiC</w:t>
      </w:r>
      <w:proofErr w:type="spellEnd"/>
      <w:r w:rsidRPr="00C13DB5">
        <w:rPr>
          <w:rFonts w:ascii="Arial" w:eastAsia="Times New Roman" w:hAnsi="Arial" w:cs="Arial"/>
          <w:color w:val="222222"/>
          <w:sz w:val="21"/>
          <w:szCs w:val="21"/>
          <w:lang w:eastAsia="it-IT"/>
        </w:rPr>
        <w:t xml:space="preserve">. </w:t>
      </w:r>
    </w:p>
    <w:p w:rsidR="00030CDB" w:rsidRDefault="00030CDB" w:rsidP="00C20DD6">
      <w:pPr>
        <w:shd w:val="clear" w:color="auto" w:fill="FFFFFF"/>
        <w:spacing w:after="0" w:line="240" w:lineRule="auto"/>
        <w:jc w:val="both"/>
        <w:rPr>
          <w:rStyle w:val="Enfasigrassetto"/>
          <w:rFonts w:ascii="Arial" w:hAnsi="Arial" w:cs="Arial"/>
          <w:b w:val="0"/>
          <w:sz w:val="21"/>
          <w:szCs w:val="21"/>
        </w:rPr>
      </w:pPr>
      <w:r w:rsidRPr="00F3717F">
        <w:rPr>
          <w:rStyle w:val="Enfasigrassetto"/>
          <w:rFonts w:ascii="Arial" w:hAnsi="Arial" w:cs="Arial"/>
          <w:b w:val="0"/>
          <w:sz w:val="21"/>
          <w:szCs w:val="21"/>
        </w:rPr>
        <w:t xml:space="preserve">Come accade nella sede </w:t>
      </w:r>
      <w:r w:rsidR="00850020">
        <w:rPr>
          <w:rStyle w:val="Enfasigrassetto"/>
          <w:rFonts w:ascii="Arial" w:hAnsi="Arial" w:cs="Arial"/>
          <w:b w:val="0"/>
          <w:sz w:val="21"/>
          <w:szCs w:val="21"/>
        </w:rPr>
        <w:t>romana</w:t>
      </w:r>
      <w:r w:rsidRPr="00F3717F">
        <w:rPr>
          <w:rStyle w:val="Enfasigrassetto"/>
          <w:rFonts w:ascii="Arial" w:hAnsi="Arial" w:cs="Arial"/>
          <w:b w:val="0"/>
          <w:sz w:val="21"/>
          <w:szCs w:val="21"/>
        </w:rPr>
        <w:t xml:space="preserve">, il MAXXI L’Aquila </w:t>
      </w:r>
      <w:r w:rsidR="0054078C">
        <w:rPr>
          <w:rStyle w:val="Enfasigrassetto"/>
          <w:rFonts w:ascii="Arial" w:hAnsi="Arial" w:cs="Arial"/>
          <w:b w:val="0"/>
          <w:sz w:val="21"/>
          <w:szCs w:val="21"/>
        </w:rPr>
        <w:t xml:space="preserve">fa </w:t>
      </w:r>
      <w:r w:rsidRPr="00F3717F">
        <w:rPr>
          <w:rStyle w:val="Enfasigrassetto"/>
          <w:rFonts w:ascii="Arial" w:hAnsi="Arial" w:cs="Arial"/>
          <w:b w:val="0"/>
          <w:sz w:val="21"/>
          <w:szCs w:val="21"/>
        </w:rPr>
        <w:t xml:space="preserve">dialogare arti visive, performance, fotografia e architettura interrogandosi sulla contemporaneità e </w:t>
      </w:r>
      <w:r w:rsidR="00850020">
        <w:rPr>
          <w:rStyle w:val="Enfasigrassetto"/>
          <w:rFonts w:ascii="Arial" w:hAnsi="Arial" w:cs="Arial"/>
          <w:b w:val="0"/>
          <w:sz w:val="21"/>
          <w:szCs w:val="21"/>
        </w:rPr>
        <w:t>realizza</w:t>
      </w:r>
      <w:r w:rsidRPr="00F3717F">
        <w:rPr>
          <w:rStyle w:val="Enfasigrassetto"/>
          <w:rFonts w:ascii="Arial" w:hAnsi="Arial" w:cs="Arial"/>
          <w:b w:val="0"/>
          <w:sz w:val="21"/>
          <w:szCs w:val="21"/>
        </w:rPr>
        <w:t xml:space="preserve"> attraverso le produzioni di artisti e creativi la sua missione istituzionale e la sua vocazione culturale e sociale.</w:t>
      </w:r>
      <w:r>
        <w:rPr>
          <w:rStyle w:val="Enfasigrassetto"/>
          <w:rFonts w:ascii="Arial" w:hAnsi="Arial" w:cs="Arial"/>
          <w:b w:val="0"/>
          <w:sz w:val="21"/>
          <w:szCs w:val="21"/>
        </w:rPr>
        <w:t xml:space="preserve"> </w:t>
      </w:r>
    </w:p>
    <w:p w:rsidR="00C20DD6" w:rsidRPr="00F3717F" w:rsidRDefault="00C20DD6" w:rsidP="00C20DD6">
      <w:pPr>
        <w:shd w:val="clear" w:color="auto" w:fill="FFFFFF"/>
        <w:spacing w:after="0" w:line="240" w:lineRule="auto"/>
        <w:jc w:val="both"/>
        <w:rPr>
          <w:rStyle w:val="Enfasigrassetto"/>
          <w:rFonts w:ascii="Arial" w:hAnsi="Arial" w:cs="Arial"/>
          <w:b w:val="0"/>
          <w:sz w:val="21"/>
          <w:szCs w:val="21"/>
        </w:rPr>
      </w:pPr>
    </w:p>
    <w:p w:rsidR="00030CDB" w:rsidRDefault="00975083" w:rsidP="00C20DD6">
      <w:pPr>
        <w:shd w:val="clear" w:color="auto" w:fill="FFFFFF"/>
        <w:spacing w:after="0" w:line="240" w:lineRule="auto"/>
        <w:jc w:val="both"/>
        <w:rPr>
          <w:rStyle w:val="Enfasigrassetto"/>
          <w:rFonts w:ascii="Arial" w:hAnsi="Arial" w:cs="Arial"/>
          <w:b w:val="0"/>
          <w:sz w:val="21"/>
          <w:szCs w:val="21"/>
        </w:rPr>
      </w:pPr>
      <w:r w:rsidRPr="00C13DB5">
        <w:rPr>
          <w:rFonts w:ascii="Arial" w:eastAsia="Times New Roman" w:hAnsi="Arial" w:cs="Arial"/>
          <w:color w:val="222222"/>
          <w:sz w:val="21"/>
          <w:szCs w:val="21"/>
          <w:lang w:eastAsia="it-IT"/>
        </w:rPr>
        <w:t>Dall’inaugurazione, il 28 maggio</w:t>
      </w:r>
      <w:r w:rsidR="00850020">
        <w:rPr>
          <w:rFonts w:ascii="Arial" w:eastAsia="Times New Roman" w:hAnsi="Arial" w:cs="Arial"/>
          <w:color w:val="222222"/>
          <w:sz w:val="21"/>
          <w:szCs w:val="21"/>
          <w:lang w:eastAsia="it-IT"/>
        </w:rPr>
        <w:t xml:space="preserve"> 2021, a oggi</w:t>
      </w:r>
      <w:r w:rsidRPr="00C13DB5">
        <w:rPr>
          <w:rFonts w:ascii="Arial" w:eastAsia="Times New Roman" w:hAnsi="Arial" w:cs="Arial"/>
          <w:color w:val="222222"/>
          <w:sz w:val="21"/>
          <w:szCs w:val="21"/>
          <w:lang w:eastAsia="it-IT"/>
        </w:rPr>
        <w:t xml:space="preserve"> il </w:t>
      </w:r>
      <w:r w:rsidR="00C13DB5" w:rsidRPr="00C13DB5">
        <w:rPr>
          <w:rStyle w:val="Enfasigrassetto"/>
          <w:rFonts w:ascii="Arial" w:hAnsi="Arial" w:cs="Arial"/>
          <w:b w:val="0"/>
          <w:sz w:val="21"/>
          <w:szCs w:val="21"/>
        </w:rPr>
        <w:t>MAXXI L’Aquila ha profondamente inciso sulla</w:t>
      </w:r>
      <w:r w:rsidR="00C13DB5">
        <w:rPr>
          <w:rStyle w:val="Enfasigrassetto"/>
          <w:rFonts w:ascii="Arial" w:hAnsi="Arial" w:cs="Arial"/>
          <w:b w:val="0"/>
          <w:sz w:val="21"/>
          <w:szCs w:val="21"/>
        </w:rPr>
        <w:t xml:space="preserve"> vita della città che lo ospita </w:t>
      </w:r>
      <w:r w:rsidR="00C13DB5" w:rsidRPr="00C13DB5">
        <w:rPr>
          <w:rStyle w:val="Enfasigrassetto"/>
          <w:rFonts w:ascii="Arial" w:hAnsi="Arial" w:cs="Arial"/>
          <w:b w:val="0"/>
          <w:sz w:val="21"/>
          <w:szCs w:val="21"/>
        </w:rPr>
        <w:t>con le proprie attività e attraverso una fitta rete di relazioni stabilite con i più importanti soggetti istituzionali, artistici e culturali attivi sul territorio: Regione</w:t>
      </w:r>
      <w:r w:rsidR="00A66B3F">
        <w:rPr>
          <w:rStyle w:val="Enfasigrassetto"/>
          <w:rFonts w:ascii="Arial" w:hAnsi="Arial" w:cs="Arial"/>
          <w:b w:val="0"/>
          <w:sz w:val="21"/>
          <w:szCs w:val="21"/>
        </w:rPr>
        <w:t xml:space="preserve">, </w:t>
      </w:r>
      <w:r w:rsidR="00C13DB5" w:rsidRPr="00C13DB5">
        <w:rPr>
          <w:rStyle w:val="Enfasigrassetto"/>
          <w:rFonts w:ascii="Arial" w:hAnsi="Arial" w:cs="Arial"/>
          <w:b w:val="0"/>
          <w:sz w:val="21"/>
          <w:szCs w:val="21"/>
        </w:rPr>
        <w:t>Comuni, Università</w:t>
      </w:r>
      <w:r w:rsidR="00A66B3F">
        <w:rPr>
          <w:rStyle w:val="Enfasigrassetto"/>
          <w:rFonts w:ascii="Arial" w:hAnsi="Arial" w:cs="Arial"/>
          <w:b w:val="0"/>
          <w:sz w:val="21"/>
          <w:szCs w:val="21"/>
        </w:rPr>
        <w:t xml:space="preserve">, </w:t>
      </w:r>
      <w:r w:rsidR="00C13DB5" w:rsidRPr="00C13DB5">
        <w:rPr>
          <w:rStyle w:val="Enfasigrassetto"/>
          <w:rFonts w:ascii="Arial" w:hAnsi="Arial" w:cs="Arial"/>
          <w:b w:val="0"/>
          <w:sz w:val="21"/>
          <w:szCs w:val="21"/>
        </w:rPr>
        <w:t xml:space="preserve">centri di ricerca, </w:t>
      </w:r>
      <w:r w:rsidR="00A66B3F" w:rsidRPr="00C13DB5">
        <w:rPr>
          <w:rStyle w:val="Enfasigrassetto"/>
          <w:rFonts w:ascii="Arial" w:hAnsi="Arial" w:cs="Arial"/>
          <w:b w:val="0"/>
          <w:sz w:val="21"/>
          <w:szCs w:val="21"/>
        </w:rPr>
        <w:t xml:space="preserve"> </w:t>
      </w:r>
      <w:r w:rsidR="00C13DB5" w:rsidRPr="00C13DB5">
        <w:rPr>
          <w:rStyle w:val="Enfasigrassetto"/>
          <w:rFonts w:ascii="Arial" w:hAnsi="Arial" w:cs="Arial"/>
          <w:b w:val="0"/>
          <w:sz w:val="21"/>
          <w:szCs w:val="21"/>
        </w:rPr>
        <w:t xml:space="preserve">Camere di </w:t>
      </w:r>
      <w:proofErr w:type="spellStart"/>
      <w:r w:rsidR="00C13DB5" w:rsidRPr="00C13DB5">
        <w:rPr>
          <w:rStyle w:val="Enfasigrassetto"/>
          <w:rFonts w:ascii="Arial" w:hAnsi="Arial" w:cs="Arial"/>
          <w:b w:val="0"/>
          <w:sz w:val="21"/>
          <w:szCs w:val="21"/>
        </w:rPr>
        <w:t>Commercio</w:t>
      </w:r>
      <w:r w:rsidR="00A66B3F">
        <w:rPr>
          <w:rStyle w:val="Enfasigrassetto"/>
          <w:rFonts w:ascii="Arial" w:hAnsi="Arial" w:cs="Arial"/>
          <w:b w:val="0"/>
          <w:sz w:val="21"/>
          <w:szCs w:val="21"/>
        </w:rPr>
        <w:t>,</w:t>
      </w:r>
      <w:r w:rsidR="00C13DB5" w:rsidRPr="00C13DB5">
        <w:rPr>
          <w:rStyle w:val="Enfasigrassetto"/>
          <w:rFonts w:ascii="Arial" w:hAnsi="Arial" w:cs="Arial"/>
          <w:b w:val="0"/>
          <w:sz w:val="21"/>
          <w:szCs w:val="21"/>
        </w:rPr>
        <w:t>Ordini</w:t>
      </w:r>
      <w:proofErr w:type="spellEnd"/>
      <w:r w:rsidR="00C13DB5" w:rsidRPr="00C13DB5">
        <w:rPr>
          <w:rStyle w:val="Enfasigrassetto"/>
          <w:rFonts w:ascii="Arial" w:hAnsi="Arial" w:cs="Arial"/>
          <w:b w:val="0"/>
          <w:sz w:val="21"/>
          <w:szCs w:val="21"/>
        </w:rPr>
        <w:t xml:space="preserve"> Professionali e ancora Università, Accademie, Conservatori, Musei, Soprintendenze, Fondazioni e Associazioni.</w:t>
      </w:r>
      <w:r w:rsidR="00030CDB" w:rsidRPr="00030CDB">
        <w:rPr>
          <w:rStyle w:val="Enfasigrassetto"/>
          <w:rFonts w:ascii="Arial" w:hAnsi="Arial" w:cs="Arial"/>
          <w:b w:val="0"/>
          <w:sz w:val="21"/>
          <w:szCs w:val="21"/>
        </w:rPr>
        <w:t xml:space="preserve"> </w:t>
      </w:r>
    </w:p>
    <w:p w:rsidR="00C20DD6" w:rsidRDefault="00C20DD6" w:rsidP="00C20DD6">
      <w:pPr>
        <w:shd w:val="clear" w:color="auto" w:fill="FFFFFF"/>
        <w:spacing w:after="0" w:line="240" w:lineRule="auto"/>
        <w:jc w:val="both"/>
        <w:rPr>
          <w:rStyle w:val="Enfasigrassetto"/>
          <w:rFonts w:ascii="Arial" w:hAnsi="Arial" w:cs="Arial"/>
          <w:b w:val="0"/>
          <w:sz w:val="21"/>
          <w:szCs w:val="21"/>
        </w:rPr>
      </w:pPr>
    </w:p>
    <w:p w:rsidR="00C13DB5" w:rsidRDefault="00F3717F" w:rsidP="00C20DD6">
      <w:pPr>
        <w:shd w:val="clear" w:color="auto" w:fill="FFFFFF"/>
        <w:spacing w:after="0" w:line="240" w:lineRule="auto"/>
        <w:jc w:val="both"/>
        <w:rPr>
          <w:rStyle w:val="Enfasigrassetto"/>
          <w:rFonts w:ascii="Arial" w:hAnsi="Arial" w:cs="Arial"/>
          <w:b w:val="0"/>
          <w:sz w:val="21"/>
          <w:szCs w:val="21"/>
        </w:rPr>
      </w:pPr>
      <w:r>
        <w:rPr>
          <w:rStyle w:val="Enfasigrassetto"/>
          <w:rFonts w:ascii="Arial" w:hAnsi="Arial" w:cs="Arial"/>
          <w:b w:val="0"/>
          <w:sz w:val="21"/>
          <w:szCs w:val="21"/>
        </w:rPr>
        <w:t>Gl</w:t>
      </w:r>
      <w:r w:rsidR="00030CDB">
        <w:rPr>
          <w:rStyle w:val="Enfasigrassetto"/>
          <w:rFonts w:ascii="Arial" w:hAnsi="Arial" w:cs="Arial"/>
          <w:b w:val="0"/>
          <w:sz w:val="21"/>
          <w:szCs w:val="21"/>
        </w:rPr>
        <w:t xml:space="preserve">i spazi di Palazzo </w:t>
      </w:r>
      <w:proofErr w:type="spellStart"/>
      <w:r w:rsidR="00030CDB">
        <w:rPr>
          <w:rStyle w:val="Enfasigrassetto"/>
          <w:rFonts w:ascii="Arial" w:hAnsi="Arial" w:cs="Arial"/>
          <w:b w:val="0"/>
          <w:sz w:val="21"/>
          <w:szCs w:val="21"/>
        </w:rPr>
        <w:t>Ardinghelli</w:t>
      </w:r>
      <w:proofErr w:type="spellEnd"/>
      <w:r w:rsidR="00030CDB">
        <w:rPr>
          <w:rStyle w:val="Enfasigrassetto"/>
          <w:rFonts w:ascii="Arial" w:hAnsi="Arial" w:cs="Arial"/>
          <w:b w:val="0"/>
          <w:sz w:val="21"/>
          <w:szCs w:val="21"/>
        </w:rPr>
        <w:t xml:space="preserve"> - </w:t>
      </w:r>
      <w:r>
        <w:rPr>
          <w:rStyle w:val="Enfasigrassetto"/>
          <w:rFonts w:ascii="Arial" w:hAnsi="Arial" w:cs="Arial"/>
          <w:b w:val="0"/>
          <w:sz w:val="21"/>
          <w:szCs w:val="21"/>
        </w:rPr>
        <w:t xml:space="preserve">dalla </w:t>
      </w:r>
      <w:r w:rsidR="00030CDB">
        <w:rPr>
          <w:rStyle w:val="Enfasigrassetto"/>
          <w:rFonts w:ascii="Arial" w:hAnsi="Arial" w:cs="Arial"/>
          <w:b w:val="0"/>
          <w:sz w:val="21"/>
          <w:szCs w:val="21"/>
        </w:rPr>
        <w:t xml:space="preserve">corte a esedra alle sale dei monumentali </w:t>
      </w:r>
      <w:r w:rsidR="00850020">
        <w:rPr>
          <w:rStyle w:val="Enfasigrassetto"/>
          <w:rFonts w:ascii="Arial" w:hAnsi="Arial" w:cs="Arial"/>
          <w:b w:val="0"/>
          <w:sz w:val="21"/>
          <w:szCs w:val="21"/>
        </w:rPr>
        <w:t xml:space="preserve">camini </w:t>
      </w:r>
      <w:r w:rsidR="00030CDB">
        <w:rPr>
          <w:rStyle w:val="Enfasigrassetto"/>
          <w:rFonts w:ascii="Arial" w:hAnsi="Arial" w:cs="Arial"/>
          <w:b w:val="0"/>
          <w:sz w:val="21"/>
          <w:szCs w:val="21"/>
        </w:rPr>
        <w:t>arricch</w:t>
      </w:r>
      <w:r w:rsidR="00850020">
        <w:rPr>
          <w:rStyle w:val="Enfasigrassetto"/>
          <w:rFonts w:ascii="Arial" w:hAnsi="Arial" w:cs="Arial"/>
          <w:b w:val="0"/>
          <w:sz w:val="21"/>
          <w:szCs w:val="21"/>
        </w:rPr>
        <w:t>iti da stucchi barocchi, dalla s</w:t>
      </w:r>
      <w:r w:rsidR="00030CDB">
        <w:rPr>
          <w:rStyle w:val="Enfasigrassetto"/>
          <w:rFonts w:ascii="Arial" w:hAnsi="Arial" w:cs="Arial"/>
          <w:b w:val="0"/>
          <w:sz w:val="21"/>
          <w:szCs w:val="21"/>
        </w:rPr>
        <w:t>calinata con gli affreschi del pitto</w:t>
      </w:r>
      <w:r w:rsidR="00850020">
        <w:rPr>
          <w:rStyle w:val="Enfasigrassetto"/>
          <w:rFonts w:ascii="Arial" w:hAnsi="Arial" w:cs="Arial"/>
          <w:b w:val="0"/>
          <w:sz w:val="21"/>
          <w:szCs w:val="21"/>
        </w:rPr>
        <w:t>re veneto</w:t>
      </w:r>
      <w:r w:rsidR="007D25FE">
        <w:rPr>
          <w:rStyle w:val="Enfasigrassetto"/>
          <w:rFonts w:ascii="Arial" w:hAnsi="Arial" w:cs="Arial"/>
          <w:b w:val="0"/>
          <w:sz w:val="21"/>
          <w:szCs w:val="21"/>
        </w:rPr>
        <w:t xml:space="preserve"> Vincenzo</w:t>
      </w:r>
      <w:r w:rsidR="00850020">
        <w:rPr>
          <w:rStyle w:val="Enfasigrassetto"/>
          <w:rFonts w:ascii="Arial" w:hAnsi="Arial" w:cs="Arial"/>
          <w:b w:val="0"/>
          <w:sz w:val="21"/>
          <w:szCs w:val="21"/>
        </w:rPr>
        <w:t xml:space="preserve"> </w:t>
      </w:r>
      <w:proofErr w:type="spellStart"/>
      <w:r w:rsidR="00850020">
        <w:rPr>
          <w:rStyle w:val="Enfasigrassetto"/>
          <w:rFonts w:ascii="Arial" w:hAnsi="Arial" w:cs="Arial"/>
          <w:b w:val="0"/>
          <w:sz w:val="21"/>
          <w:szCs w:val="21"/>
        </w:rPr>
        <w:t>Damini</w:t>
      </w:r>
      <w:proofErr w:type="spellEnd"/>
      <w:r w:rsidR="00850020">
        <w:rPr>
          <w:rStyle w:val="Enfasigrassetto"/>
          <w:rFonts w:ascii="Arial" w:hAnsi="Arial" w:cs="Arial"/>
          <w:b w:val="0"/>
          <w:sz w:val="21"/>
          <w:szCs w:val="21"/>
        </w:rPr>
        <w:t xml:space="preserve"> alla cappella</w:t>
      </w:r>
      <w:r w:rsidR="007D25FE">
        <w:rPr>
          <w:rStyle w:val="Enfasigrassetto"/>
          <w:rFonts w:ascii="Arial" w:hAnsi="Arial" w:cs="Arial"/>
          <w:b w:val="0"/>
          <w:sz w:val="21"/>
          <w:szCs w:val="21"/>
        </w:rPr>
        <w:t xml:space="preserve"> privata scelta da Ettore </w:t>
      </w:r>
      <w:proofErr w:type="spellStart"/>
      <w:r w:rsidR="007D25FE">
        <w:rPr>
          <w:rStyle w:val="Enfasigrassetto"/>
          <w:rFonts w:ascii="Arial" w:hAnsi="Arial" w:cs="Arial"/>
          <w:b w:val="0"/>
          <w:sz w:val="21"/>
          <w:szCs w:val="21"/>
        </w:rPr>
        <w:t>Spalletti</w:t>
      </w:r>
      <w:proofErr w:type="spellEnd"/>
      <w:r w:rsidR="007D25FE">
        <w:rPr>
          <w:rStyle w:val="Enfasigrassetto"/>
          <w:rFonts w:ascii="Arial" w:hAnsi="Arial" w:cs="Arial"/>
          <w:b w:val="0"/>
          <w:sz w:val="21"/>
          <w:szCs w:val="21"/>
        </w:rPr>
        <w:t xml:space="preserve"> per la sua </w:t>
      </w:r>
      <w:r w:rsidR="00030CDB" w:rsidRPr="00850020">
        <w:rPr>
          <w:rStyle w:val="Enfasigrassetto"/>
          <w:rFonts w:ascii="Arial" w:hAnsi="Arial" w:cs="Arial"/>
          <w:b w:val="0"/>
          <w:i/>
          <w:sz w:val="21"/>
          <w:szCs w:val="21"/>
        </w:rPr>
        <w:t>Colonna nel vuoto</w:t>
      </w:r>
      <w:r w:rsidR="007D25FE">
        <w:rPr>
          <w:rStyle w:val="Enfasigrassetto"/>
          <w:rFonts w:ascii="Arial" w:hAnsi="Arial" w:cs="Arial"/>
          <w:b w:val="0"/>
          <w:sz w:val="21"/>
          <w:szCs w:val="21"/>
        </w:rPr>
        <w:t>, stabilmente presente nel Palazzo</w:t>
      </w:r>
      <w:r w:rsidR="00850020">
        <w:rPr>
          <w:rStyle w:val="Enfasigrassetto"/>
          <w:rFonts w:ascii="Arial" w:hAnsi="Arial" w:cs="Arial"/>
          <w:b w:val="0"/>
          <w:sz w:val="21"/>
          <w:szCs w:val="21"/>
        </w:rPr>
        <w:t>, dal corridoio ad anello alla s</w:t>
      </w:r>
      <w:r w:rsidR="00030CDB">
        <w:rPr>
          <w:rStyle w:val="Enfasigrassetto"/>
          <w:rFonts w:ascii="Arial" w:hAnsi="Arial" w:cs="Arial"/>
          <w:b w:val="0"/>
          <w:sz w:val="21"/>
          <w:szCs w:val="21"/>
        </w:rPr>
        <w:t>ala della Voliera con la sua volta crollata ed evocata da una struttura che ne restituisce i volumi – accolgono eventi e performance e sono costantemente in dialogo con le opere degli a</w:t>
      </w:r>
      <w:r w:rsidR="00850020">
        <w:rPr>
          <w:rStyle w:val="Enfasigrassetto"/>
          <w:rFonts w:ascii="Arial" w:hAnsi="Arial" w:cs="Arial"/>
          <w:b w:val="0"/>
          <w:sz w:val="21"/>
          <w:szCs w:val="21"/>
        </w:rPr>
        <w:t xml:space="preserve">rtisti che ospitano, </w:t>
      </w:r>
      <w:r w:rsidR="00030CDB">
        <w:rPr>
          <w:rStyle w:val="Enfasigrassetto"/>
          <w:rFonts w:ascii="Arial" w:hAnsi="Arial" w:cs="Arial"/>
          <w:b w:val="0"/>
          <w:sz w:val="21"/>
          <w:szCs w:val="21"/>
        </w:rPr>
        <w:t>provenienti dalla Collezione del Museo o realizzate su committenza</w:t>
      </w:r>
    </w:p>
    <w:p w:rsidR="00C13DB5" w:rsidRPr="00C13DB5" w:rsidRDefault="00C13DB5" w:rsidP="00C20DD6">
      <w:pPr>
        <w:spacing w:after="0" w:line="240" w:lineRule="auto"/>
        <w:jc w:val="both"/>
        <w:rPr>
          <w:rStyle w:val="Enfasigrassetto"/>
          <w:rFonts w:ascii="Arial" w:hAnsi="Arial" w:cs="Arial"/>
          <w:b w:val="0"/>
          <w:sz w:val="21"/>
          <w:szCs w:val="21"/>
        </w:rPr>
      </w:pPr>
    </w:p>
    <w:p w:rsidR="00C20DD6" w:rsidRPr="00C20DD6" w:rsidRDefault="00C20DD6" w:rsidP="00C20DD6">
      <w:pPr>
        <w:spacing w:after="0" w:line="240" w:lineRule="auto"/>
        <w:jc w:val="both"/>
        <w:rPr>
          <w:rStyle w:val="Enfasigrassetto"/>
          <w:rFonts w:ascii="Arial" w:hAnsi="Arial" w:cs="Arial"/>
          <w:b w:val="0"/>
          <w:color w:val="000000" w:themeColor="text1"/>
          <w:sz w:val="21"/>
          <w:szCs w:val="21"/>
        </w:rPr>
      </w:pPr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Il MAXXI L’Aquila ha ospitato grandi collettive – </w:t>
      </w:r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 xml:space="preserve">Punto di </w:t>
      </w:r>
      <w:proofErr w:type="spellStart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Equilibrio</w:t>
      </w:r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.</w:t>
      </w:r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Pensiero</w:t>
      </w:r>
      <w:proofErr w:type="spellEnd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 xml:space="preserve"> spazio luce da </w:t>
      </w:r>
      <w:proofErr w:type="spellStart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Toyo</w:t>
      </w:r>
      <w:proofErr w:type="spellEnd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Ito</w:t>
      </w:r>
      <w:proofErr w:type="spellEnd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 xml:space="preserve"> a Ettore </w:t>
      </w:r>
      <w:proofErr w:type="spellStart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Spallett</w:t>
      </w:r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i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 (2021), </w:t>
      </w:r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In Itinere (2022)</w:t>
      </w:r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 con i progetti di Armin </w:t>
      </w:r>
      <w:proofErr w:type="spellStart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Linke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, MASBEDO e Claudia </w:t>
      </w:r>
      <w:proofErr w:type="spellStart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Pajewski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 </w:t>
      </w:r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 xml:space="preserve">, </w:t>
      </w:r>
      <w:proofErr w:type="spellStart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Afterimage</w:t>
      </w:r>
      <w:proofErr w:type="spellEnd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 xml:space="preserve"> (2022), </w:t>
      </w:r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ventisei artisti di diverse generazioni, da Thomas </w:t>
      </w:r>
      <w:proofErr w:type="spellStart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Demand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a Mario Schifano</w:t>
      </w:r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 xml:space="preserve">, Marisa Merz </w:t>
      </w:r>
      <w:proofErr w:type="spellStart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Shilpa</w:t>
      </w:r>
      <w:proofErr w:type="spellEnd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Gupta</w:t>
      </w:r>
      <w:proofErr w:type="spellEnd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visibileinvisibile</w:t>
      </w:r>
      <w:proofErr w:type="spellEnd"/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 xml:space="preserve"> (2023) a</w:t>
      </w:r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ffascinante dialogo fra le</w:t>
      </w:r>
      <w:bookmarkStart w:id="0" w:name="_GoBack"/>
      <w:bookmarkEnd w:id="0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opere di due protagoniste del contemporaneo  </w:t>
      </w:r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e Diario Notturno. Di sogni, incubi e bestiari immaginari (2023)</w:t>
      </w:r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 in cui tredici giovani artisti hanno presentato opere accomunate dallo stesso approccio immaginifico, ironico o perturbante -, focus dedicati ad artisti abruzzesi scomparsi (Franco Summa, Marcello Mariani e Tiziana </w:t>
      </w:r>
      <w:proofErr w:type="spellStart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Fusari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), a progetti speciali radicati al territorio - </w:t>
      </w:r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In Ceramica</w:t>
      </w:r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 </w:t>
      </w:r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(2023)</w:t>
      </w:r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 e </w:t>
      </w:r>
      <w:r w:rsidRPr="00C20DD6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Mappa Appennino</w:t>
      </w:r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 di Angelo </w:t>
      </w:r>
      <w:proofErr w:type="spellStart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Bellobono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2022) - e a maestri internazionali (</w:t>
      </w:r>
      <w:proofErr w:type="spellStart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Sebasti</w:t>
      </w:r>
      <w:r w:rsidR="00A66B3F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ã</w:t>
      </w:r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o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Salgado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, </w:t>
      </w:r>
      <w:proofErr w:type="spellStart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Hidetoshi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Nagasawa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, </w:t>
      </w:r>
      <w:proofErr w:type="spellStart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Cao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Fei</w:t>
      </w:r>
      <w:proofErr w:type="spellEnd"/>
      <w:r w:rsidRPr="00C20DD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).</w:t>
      </w:r>
    </w:p>
    <w:p w:rsidR="00C13DB5" w:rsidRPr="00C13DB5" w:rsidRDefault="00C13DB5" w:rsidP="00C20DD6">
      <w:pPr>
        <w:spacing w:after="0" w:line="240" w:lineRule="auto"/>
        <w:jc w:val="both"/>
        <w:rPr>
          <w:rStyle w:val="Enfasigrassetto"/>
          <w:rFonts w:ascii="Arial" w:hAnsi="Arial" w:cs="Arial"/>
          <w:b w:val="0"/>
          <w:sz w:val="21"/>
          <w:szCs w:val="21"/>
        </w:rPr>
      </w:pPr>
      <w:r w:rsidRPr="00C13DB5">
        <w:rPr>
          <w:rStyle w:val="Enfasigrassetto"/>
          <w:rFonts w:ascii="Arial" w:hAnsi="Arial" w:cs="Arial"/>
          <w:b w:val="0"/>
          <w:sz w:val="21"/>
          <w:szCs w:val="21"/>
        </w:rPr>
        <w:t xml:space="preserve">Già dal primo anno di attività, il MAXXI L’Aquila organizza nel terzo fine settimana del mese di settembre, in collaborazione con l’Accademia di Belle Arti dell’Aquila, </w:t>
      </w:r>
      <w:r w:rsidRPr="00C13DB5">
        <w:rPr>
          <w:rStyle w:val="Enfasigrassetto"/>
          <w:rFonts w:ascii="Arial" w:hAnsi="Arial" w:cs="Arial"/>
          <w:b w:val="0"/>
          <w:i/>
          <w:sz w:val="21"/>
          <w:szCs w:val="21"/>
        </w:rPr>
        <w:t>Performative, Festival Internazionale di arte, danza, musica</w:t>
      </w:r>
      <w:r w:rsidRPr="00C13DB5">
        <w:rPr>
          <w:rStyle w:val="Enfasigrassetto"/>
          <w:rFonts w:ascii="Arial" w:hAnsi="Arial" w:cs="Arial"/>
          <w:b w:val="0"/>
          <w:sz w:val="21"/>
          <w:szCs w:val="21"/>
        </w:rPr>
        <w:t xml:space="preserve"> manifestazione che invade il centro storico della città e lo trasforma in un palcoscenico diffuso sul quale si alternano nuove produzioni e performance già riconosciute, grandi nomi del panorama performativo internazionale e momenti dedicati alle presentazioni di azioni dal vivo degli studenti ABAQ, e ancora, approfondimenti, incontri e momenti di musica e teatro che coinvolgono anche attivamente la cittadinanza. </w:t>
      </w:r>
    </w:p>
    <w:p w:rsidR="00C13DB5" w:rsidRPr="00C13DB5" w:rsidRDefault="00C13DB5" w:rsidP="00C20DD6">
      <w:pPr>
        <w:spacing w:after="0" w:line="240" w:lineRule="auto"/>
        <w:jc w:val="both"/>
        <w:rPr>
          <w:rStyle w:val="Enfasigrassetto"/>
          <w:rFonts w:ascii="Arial" w:hAnsi="Arial" w:cs="Arial"/>
          <w:b w:val="0"/>
          <w:sz w:val="21"/>
          <w:szCs w:val="21"/>
        </w:rPr>
      </w:pPr>
      <w:r w:rsidRPr="00C13DB5">
        <w:rPr>
          <w:rStyle w:val="Enfasigrassetto"/>
          <w:rFonts w:ascii="Arial" w:hAnsi="Arial" w:cs="Arial"/>
          <w:b w:val="0"/>
          <w:sz w:val="21"/>
          <w:szCs w:val="21"/>
        </w:rPr>
        <w:t xml:space="preserve">Il Festival, che nelle prime tre edizioni ha attirato grande interesse, coinvolgendo almeno un centinaio di artisti e diverse migliaia di partecipanti, si ispira alla tradizione di arti performative in Abruzzo con il contributo di grandi artisti, in particolare Joseph </w:t>
      </w:r>
      <w:proofErr w:type="spellStart"/>
      <w:r w:rsidRPr="00C13DB5">
        <w:rPr>
          <w:rStyle w:val="Enfasigrassetto"/>
          <w:rFonts w:ascii="Arial" w:hAnsi="Arial" w:cs="Arial"/>
          <w:b w:val="0"/>
          <w:sz w:val="21"/>
          <w:szCs w:val="21"/>
        </w:rPr>
        <w:t>Beuys</w:t>
      </w:r>
      <w:proofErr w:type="spellEnd"/>
      <w:r w:rsidRPr="00C13DB5">
        <w:rPr>
          <w:rStyle w:val="Enfasigrassetto"/>
          <w:rFonts w:ascii="Arial" w:hAnsi="Arial" w:cs="Arial"/>
          <w:b w:val="0"/>
          <w:sz w:val="21"/>
          <w:szCs w:val="21"/>
        </w:rPr>
        <w:t xml:space="preserve"> e Fabio Mauri</w:t>
      </w:r>
      <w:ins w:id="1" w:author="Elisa" w:date="2024-03-20T00:10:00Z">
        <w:r w:rsidR="001C6456">
          <w:rPr>
            <w:rStyle w:val="Enfasigrassetto"/>
            <w:rFonts w:ascii="Arial" w:hAnsi="Arial" w:cs="Arial"/>
            <w:b w:val="0"/>
            <w:sz w:val="21"/>
            <w:szCs w:val="21"/>
          </w:rPr>
          <w:t>.</w:t>
        </w:r>
      </w:ins>
    </w:p>
    <w:p w:rsidR="00C20DD6" w:rsidRDefault="00C20DD6" w:rsidP="003612DB">
      <w:pPr>
        <w:spacing w:after="0" w:line="240" w:lineRule="auto"/>
        <w:ind w:left="-426" w:firstLine="426"/>
        <w:textAlignment w:val="baseline"/>
        <w:rPr>
          <w:rFonts w:ascii="Arial" w:eastAsia="Arial" w:hAnsi="Arial" w:cs="Arial"/>
        </w:rPr>
      </w:pPr>
    </w:p>
    <w:p w:rsidR="005E62FF" w:rsidRPr="001D1CAA" w:rsidRDefault="00F707D2" w:rsidP="003612DB">
      <w:pPr>
        <w:spacing w:after="0" w:line="240" w:lineRule="auto"/>
        <w:ind w:left="-426" w:firstLine="426"/>
        <w:textAlignment w:val="baseline"/>
        <w:rPr>
          <w:rStyle w:val="Collegamentoipertestuale"/>
          <w:rFonts w:ascii="Arial" w:eastAsia="Arial" w:hAnsi="Arial" w:cs="Arial"/>
        </w:rPr>
      </w:pPr>
      <w:r w:rsidRPr="001D1CAA">
        <w:rPr>
          <w:rFonts w:ascii="Arial" w:eastAsia="Arial" w:hAnsi="Arial" w:cs="Arial"/>
        </w:rPr>
        <w:t xml:space="preserve">UFFICIO STAMPA MAXXI L’AQUILA </w:t>
      </w:r>
      <w:hyperlink r:id="rId8" w:history="1">
        <w:r w:rsidR="0076201F" w:rsidRPr="001D1CAA">
          <w:rPr>
            <w:rStyle w:val="Collegamentoipertestuale"/>
            <w:rFonts w:ascii="Arial" w:eastAsia="Arial" w:hAnsi="Arial" w:cs="Arial"/>
          </w:rPr>
          <w:t>pressaq@fondazionemaxxi.it</w:t>
        </w:r>
      </w:hyperlink>
    </w:p>
    <w:p w:rsidR="0052351C" w:rsidRPr="001D1CAA" w:rsidRDefault="00F707D2" w:rsidP="003612DB">
      <w:pPr>
        <w:spacing w:after="0" w:line="240" w:lineRule="auto"/>
        <w:ind w:left="-426" w:firstLine="426"/>
        <w:textAlignment w:val="baseline"/>
        <w:rPr>
          <w:rFonts w:ascii="Arial" w:eastAsia="Arial" w:hAnsi="Arial" w:cs="Arial"/>
          <w:u w:val="single"/>
        </w:rPr>
      </w:pPr>
      <w:r w:rsidRPr="001D1CAA">
        <w:rPr>
          <w:rFonts w:ascii="Arial" w:eastAsia="Arial" w:hAnsi="Arial" w:cs="Arial"/>
        </w:rPr>
        <w:t xml:space="preserve">UFFICIO STAMPA MAXXI </w:t>
      </w:r>
      <w:hyperlink r:id="rId9" w:history="1">
        <w:r w:rsidR="0052351C" w:rsidRPr="001D1CAA">
          <w:rPr>
            <w:rStyle w:val="Collegamentoipertestuale"/>
            <w:rFonts w:ascii="Arial" w:eastAsia="Arial" w:hAnsi="Arial" w:cs="Arial"/>
          </w:rPr>
          <w:t>press@fondazionemaxxi.it</w:t>
        </w:r>
      </w:hyperlink>
    </w:p>
    <w:sectPr w:rsidR="0052351C" w:rsidRPr="001D1CAA" w:rsidSect="001E5C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701" w:bottom="0" w:left="1814" w:header="1701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31" w:rsidRDefault="00AD2131" w:rsidP="00EF3DD5">
      <w:pPr>
        <w:spacing w:after="0" w:line="240" w:lineRule="auto"/>
      </w:pPr>
      <w:r>
        <w:separator/>
      </w:r>
    </w:p>
  </w:endnote>
  <w:endnote w:type="continuationSeparator" w:id="0">
    <w:p w:rsidR="00AD2131" w:rsidRDefault="00AD2131" w:rsidP="00EF3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B3F" w:rsidRDefault="00A66B3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B3F" w:rsidRDefault="00A66B3F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9675" cy="1078865"/>
          <wp:effectExtent l="0" t="0" r="3175" b="698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79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B3F" w:rsidRDefault="00A66B3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31" w:rsidRDefault="00AD2131" w:rsidP="00EF3DD5">
      <w:pPr>
        <w:spacing w:after="0" w:line="240" w:lineRule="auto"/>
      </w:pPr>
      <w:r>
        <w:separator/>
      </w:r>
    </w:p>
  </w:footnote>
  <w:footnote w:type="continuationSeparator" w:id="0">
    <w:p w:rsidR="00AD2131" w:rsidRDefault="00AD2131" w:rsidP="00EF3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B3F" w:rsidRDefault="00A66B3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B3F" w:rsidRDefault="00A66B3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left</wp:align>
          </wp:positionH>
          <wp:positionV relativeFrom="page">
            <wp:posOffset>-635</wp:posOffset>
          </wp:positionV>
          <wp:extent cx="7559992" cy="1079128"/>
          <wp:effectExtent l="0" t="0" r="3175" b="698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2" cy="1079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B3F" w:rsidRDefault="00A66B3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D5"/>
    <w:rsid w:val="000275E0"/>
    <w:rsid w:val="00030CDB"/>
    <w:rsid w:val="00043684"/>
    <w:rsid w:val="00081D73"/>
    <w:rsid w:val="000C2698"/>
    <w:rsid w:val="000E41F7"/>
    <w:rsid w:val="00122900"/>
    <w:rsid w:val="00132457"/>
    <w:rsid w:val="00163B04"/>
    <w:rsid w:val="00164125"/>
    <w:rsid w:val="00170A14"/>
    <w:rsid w:val="0017341C"/>
    <w:rsid w:val="00174C14"/>
    <w:rsid w:val="001A5D7A"/>
    <w:rsid w:val="001C4A0C"/>
    <w:rsid w:val="001C6456"/>
    <w:rsid w:val="001D1CAA"/>
    <w:rsid w:val="001E5C67"/>
    <w:rsid w:val="0024728C"/>
    <w:rsid w:val="00276DE2"/>
    <w:rsid w:val="002A34CB"/>
    <w:rsid w:val="002B552D"/>
    <w:rsid w:val="002E47C2"/>
    <w:rsid w:val="002F1329"/>
    <w:rsid w:val="002F65F6"/>
    <w:rsid w:val="0030714E"/>
    <w:rsid w:val="003219F3"/>
    <w:rsid w:val="003612DB"/>
    <w:rsid w:val="003816CD"/>
    <w:rsid w:val="003A36D8"/>
    <w:rsid w:val="003B4DF5"/>
    <w:rsid w:val="003D54B4"/>
    <w:rsid w:val="00402260"/>
    <w:rsid w:val="00403D52"/>
    <w:rsid w:val="0044252A"/>
    <w:rsid w:val="00485B37"/>
    <w:rsid w:val="00494607"/>
    <w:rsid w:val="004959CC"/>
    <w:rsid w:val="004A142B"/>
    <w:rsid w:val="004C68FC"/>
    <w:rsid w:val="004D6AFA"/>
    <w:rsid w:val="004E1122"/>
    <w:rsid w:val="0051073B"/>
    <w:rsid w:val="0052351C"/>
    <w:rsid w:val="0054078C"/>
    <w:rsid w:val="00560A0A"/>
    <w:rsid w:val="005826EB"/>
    <w:rsid w:val="00584A30"/>
    <w:rsid w:val="005B7EA1"/>
    <w:rsid w:val="005E62FF"/>
    <w:rsid w:val="006036FD"/>
    <w:rsid w:val="00604727"/>
    <w:rsid w:val="00615AE0"/>
    <w:rsid w:val="006310EB"/>
    <w:rsid w:val="006332B5"/>
    <w:rsid w:val="006352F5"/>
    <w:rsid w:val="0063725E"/>
    <w:rsid w:val="0065394E"/>
    <w:rsid w:val="00667FB6"/>
    <w:rsid w:val="006849B2"/>
    <w:rsid w:val="00687CAD"/>
    <w:rsid w:val="006B2D46"/>
    <w:rsid w:val="006B2F81"/>
    <w:rsid w:val="006B3D81"/>
    <w:rsid w:val="006C07C2"/>
    <w:rsid w:val="006D403A"/>
    <w:rsid w:val="00702427"/>
    <w:rsid w:val="00705FC6"/>
    <w:rsid w:val="00717758"/>
    <w:rsid w:val="00722F3F"/>
    <w:rsid w:val="0073070A"/>
    <w:rsid w:val="0074710E"/>
    <w:rsid w:val="0076201F"/>
    <w:rsid w:val="007944C7"/>
    <w:rsid w:val="007A090B"/>
    <w:rsid w:val="007A4F7F"/>
    <w:rsid w:val="007B1FA1"/>
    <w:rsid w:val="007C0B77"/>
    <w:rsid w:val="007D1153"/>
    <w:rsid w:val="007D25FE"/>
    <w:rsid w:val="008178E1"/>
    <w:rsid w:val="008475A6"/>
    <w:rsid w:val="00850020"/>
    <w:rsid w:val="00850F2A"/>
    <w:rsid w:val="00893C32"/>
    <w:rsid w:val="008C34A5"/>
    <w:rsid w:val="008C68FC"/>
    <w:rsid w:val="008D215A"/>
    <w:rsid w:val="008D6905"/>
    <w:rsid w:val="008E13EE"/>
    <w:rsid w:val="008E799C"/>
    <w:rsid w:val="008F58CA"/>
    <w:rsid w:val="00967A6E"/>
    <w:rsid w:val="00975083"/>
    <w:rsid w:val="00993733"/>
    <w:rsid w:val="009937A3"/>
    <w:rsid w:val="009C609E"/>
    <w:rsid w:val="009D69DA"/>
    <w:rsid w:val="009F69BB"/>
    <w:rsid w:val="009F7919"/>
    <w:rsid w:val="00A11CF8"/>
    <w:rsid w:val="00A66B3F"/>
    <w:rsid w:val="00A93A75"/>
    <w:rsid w:val="00AB7DEB"/>
    <w:rsid w:val="00AD2131"/>
    <w:rsid w:val="00AD4D3C"/>
    <w:rsid w:val="00AD4F62"/>
    <w:rsid w:val="00AF41F3"/>
    <w:rsid w:val="00B27303"/>
    <w:rsid w:val="00B27316"/>
    <w:rsid w:val="00B32D77"/>
    <w:rsid w:val="00B4689A"/>
    <w:rsid w:val="00B477CB"/>
    <w:rsid w:val="00B52ACC"/>
    <w:rsid w:val="00B87B73"/>
    <w:rsid w:val="00BB44D9"/>
    <w:rsid w:val="00BE30FB"/>
    <w:rsid w:val="00BE7B4C"/>
    <w:rsid w:val="00C13DB5"/>
    <w:rsid w:val="00C20DD6"/>
    <w:rsid w:val="00C439AC"/>
    <w:rsid w:val="00C57519"/>
    <w:rsid w:val="00C65F34"/>
    <w:rsid w:val="00C7567A"/>
    <w:rsid w:val="00CB7FC3"/>
    <w:rsid w:val="00CC3613"/>
    <w:rsid w:val="00CC5CE8"/>
    <w:rsid w:val="00CD3AB4"/>
    <w:rsid w:val="00CD7A1A"/>
    <w:rsid w:val="00CE20D2"/>
    <w:rsid w:val="00CE4DCB"/>
    <w:rsid w:val="00CE6B51"/>
    <w:rsid w:val="00D11814"/>
    <w:rsid w:val="00D70779"/>
    <w:rsid w:val="00D80BDD"/>
    <w:rsid w:val="00D87876"/>
    <w:rsid w:val="00DD5825"/>
    <w:rsid w:val="00DD7BB2"/>
    <w:rsid w:val="00DE0076"/>
    <w:rsid w:val="00DE0897"/>
    <w:rsid w:val="00E079A9"/>
    <w:rsid w:val="00E40E27"/>
    <w:rsid w:val="00E82C22"/>
    <w:rsid w:val="00EB4B6C"/>
    <w:rsid w:val="00EB6522"/>
    <w:rsid w:val="00ED21AE"/>
    <w:rsid w:val="00EF3658"/>
    <w:rsid w:val="00EF3DD5"/>
    <w:rsid w:val="00EF5683"/>
    <w:rsid w:val="00F0006B"/>
    <w:rsid w:val="00F22CD9"/>
    <w:rsid w:val="00F33676"/>
    <w:rsid w:val="00F363EF"/>
    <w:rsid w:val="00F3717F"/>
    <w:rsid w:val="00F447B5"/>
    <w:rsid w:val="00F506F0"/>
    <w:rsid w:val="00F537E9"/>
    <w:rsid w:val="00F55ECB"/>
    <w:rsid w:val="00F707D2"/>
    <w:rsid w:val="00F70C8A"/>
    <w:rsid w:val="00F8310C"/>
    <w:rsid w:val="00FA1E9E"/>
    <w:rsid w:val="00FB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59CC"/>
  </w:style>
  <w:style w:type="paragraph" w:styleId="Titolo1">
    <w:name w:val="heading 1"/>
    <w:basedOn w:val="Normale"/>
    <w:link w:val="Titolo1Carattere"/>
    <w:uiPriority w:val="9"/>
    <w:qFormat/>
    <w:rsid w:val="00AF41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AF4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3DD5"/>
  </w:style>
  <w:style w:type="paragraph" w:styleId="Pidipagina">
    <w:name w:val="footer"/>
    <w:basedOn w:val="Normale"/>
    <w:link w:val="Pidipagina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D5"/>
  </w:style>
  <w:style w:type="character" w:styleId="Collegamentoipertestuale">
    <w:name w:val="Hyperlink"/>
    <w:rsid w:val="00F707D2"/>
    <w:rPr>
      <w:u w:val="single"/>
    </w:rPr>
  </w:style>
  <w:style w:type="paragraph" w:styleId="Paragrafoelenco">
    <w:name w:val="List Paragraph"/>
    <w:basedOn w:val="Normale"/>
    <w:uiPriority w:val="34"/>
    <w:qFormat/>
    <w:rsid w:val="00F707D2"/>
    <w:pPr>
      <w:spacing w:after="0" w:line="276" w:lineRule="auto"/>
      <w:ind w:left="720"/>
      <w:contextualSpacing/>
    </w:pPr>
    <w:rPr>
      <w:rFonts w:ascii="Arial" w:eastAsia="Arial" w:hAnsi="Arial" w:cs="Arial"/>
      <w:u w:color="000000"/>
      <w:lang w:eastAsia="it-IT"/>
    </w:rPr>
  </w:style>
  <w:style w:type="character" w:styleId="Enfasigrassetto">
    <w:name w:val="Strong"/>
    <w:basedOn w:val="Carpredefinitoparagrafo"/>
    <w:qFormat/>
    <w:rsid w:val="00F707D2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41F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F41F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sottotitolo">
    <w:name w:val="sottotitolo"/>
    <w:basedOn w:val="Carpredefinitoparagrafo"/>
    <w:rsid w:val="00AF41F3"/>
  </w:style>
  <w:style w:type="paragraph" w:styleId="NormaleWeb">
    <w:name w:val="Normal (Web)"/>
    <w:basedOn w:val="Normale"/>
    <w:uiPriority w:val="99"/>
    <w:semiHidden/>
    <w:unhideWhenUsed/>
    <w:rsid w:val="00AF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F41F3"/>
    <w:rPr>
      <w:i/>
      <w:iCs/>
    </w:rPr>
  </w:style>
  <w:style w:type="character" w:customStyle="1" w:styleId="lewnzc">
    <w:name w:val="lewnzc"/>
    <w:basedOn w:val="Carpredefinitoparagrafo"/>
    <w:rsid w:val="006C07C2"/>
  </w:style>
  <w:style w:type="paragraph" w:styleId="Revisione">
    <w:name w:val="Revision"/>
    <w:hidden/>
    <w:uiPriority w:val="99"/>
    <w:semiHidden/>
    <w:rsid w:val="003B4DF5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351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9F791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66B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6B3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6B3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6B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6B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59CC"/>
  </w:style>
  <w:style w:type="paragraph" w:styleId="Titolo1">
    <w:name w:val="heading 1"/>
    <w:basedOn w:val="Normale"/>
    <w:link w:val="Titolo1Carattere"/>
    <w:uiPriority w:val="9"/>
    <w:qFormat/>
    <w:rsid w:val="00AF41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AF4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3DD5"/>
  </w:style>
  <w:style w:type="paragraph" w:styleId="Pidipagina">
    <w:name w:val="footer"/>
    <w:basedOn w:val="Normale"/>
    <w:link w:val="Pidipagina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D5"/>
  </w:style>
  <w:style w:type="character" w:styleId="Collegamentoipertestuale">
    <w:name w:val="Hyperlink"/>
    <w:rsid w:val="00F707D2"/>
    <w:rPr>
      <w:u w:val="single"/>
    </w:rPr>
  </w:style>
  <w:style w:type="paragraph" w:styleId="Paragrafoelenco">
    <w:name w:val="List Paragraph"/>
    <w:basedOn w:val="Normale"/>
    <w:uiPriority w:val="34"/>
    <w:qFormat/>
    <w:rsid w:val="00F707D2"/>
    <w:pPr>
      <w:spacing w:after="0" w:line="276" w:lineRule="auto"/>
      <w:ind w:left="720"/>
      <w:contextualSpacing/>
    </w:pPr>
    <w:rPr>
      <w:rFonts w:ascii="Arial" w:eastAsia="Arial" w:hAnsi="Arial" w:cs="Arial"/>
      <w:u w:color="000000"/>
      <w:lang w:eastAsia="it-IT"/>
    </w:rPr>
  </w:style>
  <w:style w:type="character" w:styleId="Enfasigrassetto">
    <w:name w:val="Strong"/>
    <w:basedOn w:val="Carpredefinitoparagrafo"/>
    <w:qFormat/>
    <w:rsid w:val="00F707D2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41F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F41F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sottotitolo">
    <w:name w:val="sottotitolo"/>
    <w:basedOn w:val="Carpredefinitoparagrafo"/>
    <w:rsid w:val="00AF41F3"/>
  </w:style>
  <w:style w:type="paragraph" w:styleId="NormaleWeb">
    <w:name w:val="Normal (Web)"/>
    <w:basedOn w:val="Normale"/>
    <w:uiPriority w:val="99"/>
    <w:semiHidden/>
    <w:unhideWhenUsed/>
    <w:rsid w:val="00AF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F41F3"/>
    <w:rPr>
      <w:i/>
      <w:iCs/>
    </w:rPr>
  </w:style>
  <w:style w:type="character" w:customStyle="1" w:styleId="lewnzc">
    <w:name w:val="lewnzc"/>
    <w:basedOn w:val="Carpredefinitoparagrafo"/>
    <w:rsid w:val="006C07C2"/>
  </w:style>
  <w:style w:type="paragraph" w:styleId="Revisione">
    <w:name w:val="Revision"/>
    <w:hidden/>
    <w:uiPriority w:val="99"/>
    <w:semiHidden/>
    <w:rsid w:val="003B4DF5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351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9F791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66B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6B3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6B3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6B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6B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3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1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2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q@fondazionemaxxi.i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ess@fondazionemaxxi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3C693-C65D-40D4-9019-0494FA1C0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Elisa</cp:lastModifiedBy>
  <cp:revision>2</cp:revision>
  <dcterms:created xsi:type="dcterms:W3CDTF">2024-03-19T23:12:00Z</dcterms:created>
  <dcterms:modified xsi:type="dcterms:W3CDTF">2024-03-19T23:12:00Z</dcterms:modified>
</cp:coreProperties>
</file>